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4484A" w14:textId="77777777" w:rsidR="00204F2D" w:rsidRDefault="00204F2D" w:rsidP="00281B3D">
      <w:pPr>
        <w:jc w:val="center"/>
        <w:rPr>
          <w:rFonts w:ascii="Arial Narrow" w:hAnsi="Arial Narrow"/>
          <w:bCs/>
          <w:color w:val="1F4E79" w:themeColor="accent1" w:themeShade="80"/>
          <w:sz w:val="22"/>
          <w:szCs w:val="22"/>
        </w:rPr>
      </w:pPr>
    </w:p>
    <w:p w14:paraId="044B6B31" w14:textId="355E8ABE" w:rsidR="00D851E1" w:rsidRPr="009510B3" w:rsidRDefault="00B9753B" w:rsidP="00281B3D">
      <w:pPr>
        <w:jc w:val="center"/>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 xml:space="preserve">ANEXA </w:t>
      </w:r>
      <w:del w:id="0" w:author="Lenovo PC" w:date="2023-01-05T12:06:00Z">
        <w:r w:rsidR="009510B3" w:rsidRPr="009510B3" w:rsidDel="001D0ABA">
          <w:rPr>
            <w:rFonts w:ascii="Arial Narrow" w:hAnsi="Arial Narrow"/>
            <w:bCs/>
            <w:color w:val="1F4E79" w:themeColor="accent1" w:themeShade="80"/>
            <w:sz w:val="22"/>
            <w:szCs w:val="22"/>
          </w:rPr>
          <w:delText>9</w:delText>
        </w:r>
        <w:r w:rsidR="00B710CB" w:rsidRPr="009510B3" w:rsidDel="001D0ABA">
          <w:rPr>
            <w:rFonts w:ascii="Arial Narrow" w:hAnsi="Arial Narrow"/>
            <w:bCs/>
            <w:color w:val="1F4E79" w:themeColor="accent1" w:themeShade="80"/>
            <w:sz w:val="22"/>
            <w:szCs w:val="22"/>
          </w:rPr>
          <w:delText xml:space="preserve"> </w:delText>
        </w:r>
      </w:del>
      <w:ins w:id="1" w:author="Lenovo PC" w:date="2023-01-05T12:06:00Z">
        <w:r w:rsidR="001D0ABA">
          <w:rPr>
            <w:rFonts w:ascii="Arial Narrow" w:hAnsi="Arial Narrow"/>
            <w:bCs/>
            <w:color w:val="1F4E79" w:themeColor="accent1" w:themeShade="80"/>
            <w:sz w:val="22"/>
            <w:szCs w:val="22"/>
          </w:rPr>
          <w:t>8</w:t>
        </w:r>
        <w:r w:rsidR="001D0ABA" w:rsidRPr="009510B3">
          <w:rPr>
            <w:rFonts w:ascii="Arial Narrow" w:hAnsi="Arial Narrow"/>
            <w:bCs/>
            <w:color w:val="1F4E79" w:themeColor="accent1" w:themeShade="80"/>
            <w:sz w:val="22"/>
            <w:szCs w:val="22"/>
          </w:rPr>
          <w:t xml:space="preserve"> </w:t>
        </w:r>
      </w:ins>
      <w:r w:rsidR="0020478F" w:rsidRPr="009510B3">
        <w:rPr>
          <w:rFonts w:ascii="Arial Narrow" w:hAnsi="Arial Narrow"/>
          <w:bCs/>
          <w:color w:val="1F4E79" w:themeColor="accent1" w:themeShade="80"/>
          <w:sz w:val="22"/>
          <w:szCs w:val="22"/>
        </w:rPr>
        <w:t>C</w:t>
      </w:r>
      <w:r w:rsidR="00B710CB" w:rsidRPr="009510B3">
        <w:rPr>
          <w:rFonts w:ascii="Arial Narrow" w:hAnsi="Arial Narrow"/>
          <w:bCs/>
          <w:color w:val="1F4E79" w:themeColor="accent1" w:themeShade="80"/>
          <w:sz w:val="22"/>
          <w:szCs w:val="22"/>
        </w:rPr>
        <w:t>ONSIMȚĂMÂNT PRIVIND PRELUCRAREA DATELOR CU CARACTER PERSONAL</w:t>
      </w:r>
    </w:p>
    <w:p w14:paraId="094DBF46" w14:textId="7DF52544" w:rsidR="004A4A7F" w:rsidRPr="009510B3" w:rsidRDefault="004A4A7F" w:rsidP="00281B3D">
      <w:pPr>
        <w:autoSpaceDE w:val="0"/>
        <w:autoSpaceDN w:val="0"/>
        <w:adjustRightInd w:val="0"/>
        <w:jc w:val="both"/>
        <w:rPr>
          <w:rFonts w:ascii="Arial Narrow" w:hAnsi="Arial Narrow"/>
          <w:bCs/>
          <w:i/>
          <w:color w:val="FF0000"/>
          <w:sz w:val="22"/>
          <w:szCs w:val="22"/>
        </w:rPr>
      </w:pPr>
    </w:p>
    <w:p w14:paraId="40A3A281" w14:textId="77777777" w:rsidR="00977A40" w:rsidRPr="009510B3" w:rsidRDefault="00977A40" w:rsidP="00281B3D">
      <w:pPr>
        <w:autoSpaceDE w:val="0"/>
        <w:autoSpaceDN w:val="0"/>
        <w:adjustRightInd w:val="0"/>
        <w:jc w:val="both"/>
        <w:rPr>
          <w:rFonts w:ascii="Arial Narrow" w:hAnsi="Arial Narrow"/>
          <w:bCs/>
          <w:i/>
          <w:color w:val="FF0000"/>
          <w:sz w:val="22"/>
          <w:szCs w:val="22"/>
        </w:rPr>
      </w:pPr>
    </w:p>
    <w:p w14:paraId="712EC32B" w14:textId="5B0D2607" w:rsidR="004A4A7F" w:rsidRPr="009510B3" w:rsidRDefault="004A4A7F" w:rsidP="00281B3D">
      <w:pPr>
        <w:autoSpaceDE w:val="0"/>
        <w:autoSpaceDN w:val="0"/>
        <w:adjustRightInd w:val="0"/>
        <w:jc w:val="both"/>
        <w:rPr>
          <w:rFonts w:ascii="Arial Narrow" w:hAnsi="Arial Narrow"/>
          <w:bCs/>
          <w:i/>
          <w:color w:val="1F4E79" w:themeColor="accent1" w:themeShade="80"/>
          <w:sz w:val="22"/>
          <w:szCs w:val="22"/>
        </w:rPr>
      </w:pPr>
      <w:r w:rsidRPr="009510B3">
        <w:rPr>
          <w:rFonts w:ascii="Arial Narrow" w:hAnsi="Arial Narrow"/>
          <w:bCs/>
          <w:i/>
          <w:color w:val="1F4E79" w:themeColor="accent1" w:themeShade="80"/>
          <w:sz w:val="22"/>
          <w:szCs w:val="22"/>
        </w:rPr>
        <w:t>Pentru oferta cu titlul</w:t>
      </w:r>
      <w:r w:rsidR="00566204" w:rsidRPr="009510B3">
        <w:rPr>
          <w:rFonts w:ascii="Arial Narrow" w:hAnsi="Arial Narrow"/>
          <w:bCs/>
          <w:i/>
          <w:color w:val="1F4E79" w:themeColor="accent1" w:themeShade="80"/>
          <w:sz w:val="22"/>
          <w:szCs w:val="22"/>
        </w:rPr>
        <w:t xml:space="preserve"> (completați cu titlul complet al ofertei) </w:t>
      </w:r>
      <w:r w:rsidRPr="009510B3">
        <w:rPr>
          <w:rFonts w:ascii="Arial Narrow" w:hAnsi="Arial Narrow"/>
          <w:bCs/>
          <w:i/>
          <w:color w:val="1F4E79" w:themeColor="accent1" w:themeShade="80"/>
          <w:sz w:val="22"/>
          <w:szCs w:val="22"/>
        </w:rPr>
        <w:t>din care această declarație face parte</w:t>
      </w:r>
      <w:r w:rsidR="000619CD" w:rsidRPr="009510B3">
        <w:rPr>
          <w:rFonts w:ascii="Arial Narrow" w:hAnsi="Arial Narrow"/>
          <w:bCs/>
          <w:i/>
          <w:color w:val="1F4E79" w:themeColor="accent1" w:themeShade="80"/>
          <w:sz w:val="22"/>
          <w:szCs w:val="22"/>
        </w:rPr>
        <w:t>, î</w:t>
      </w:r>
      <w:r w:rsidR="002E5682" w:rsidRPr="009510B3">
        <w:rPr>
          <w:rFonts w:ascii="Arial Narrow" w:hAnsi="Arial Narrow"/>
          <w:bCs/>
          <w:i/>
          <w:color w:val="1F4E79" w:themeColor="accent1" w:themeShade="80"/>
          <w:sz w:val="22"/>
          <w:szCs w:val="22"/>
        </w:rPr>
        <w:t>n cadrul procedurii de ofertare concurențială pentru selecția proiectelor aferente</w:t>
      </w:r>
      <w:r w:rsidR="000619CD" w:rsidRPr="009510B3">
        <w:rPr>
          <w:rFonts w:ascii="Arial Narrow" w:hAnsi="Arial Narrow"/>
          <w:bCs/>
          <w:i/>
          <w:color w:val="1F4E79" w:themeColor="accent1" w:themeShade="80"/>
          <w:sz w:val="22"/>
          <w:szCs w:val="22"/>
        </w:rPr>
        <w:t xml:space="preserve"> </w:t>
      </w:r>
      <w:r w:rsidR="00FB4BF3" w:rsidRPr="009510B3">
        <w:rPr>
          <w:rFonts w:ascii="Arial Narrow" w:hAnsi="Arial Narrow"/>
          <w:bCs/>
          <w:i/>
          <w:color w:val="1F4E79" w:themeColor="accent1" w:themeShade="80"/>
          <w:sz w:val="22"/>
          <w:szCs w:val="22"/>
        </w:rPr>
        <w:t xml:space="preserve">Măsurii de investiții </w:t>
      </w:r>
      <w:r w:rsidR="00BD4F83" w:rsidRPr="009510B3">
        <w:rPr>
          <w:rFonts w:ascii="Arial Narrow" w:hAnsi="Arial Narrow"/>
          <w:bCs/>
          <w:i/>
          <w:color w:val="1F4E79" w:themeColor="accent1" w:themeShade="80"/>
          <w:sz w:val="22"/>
          <w:szCs w:val="22"/>
        </w:rPr>
        <w:t>16</w:t>
      </w:r>
      <w:r w:rsidR="00FB4BF3" w:rsidRPr="009510B3">
        <w:rPr>
          <w:rFonts w:ascii="Arial Narrow" w:hAnsi="Arial Narrow"/>
          <w:bCs/>
          <w:i/>
          <w:color w:val="1F4E79" w:themeColor="accent1" w:themeShade="80"/>
          <w:sz w:val="22"/>
          <w:szCs w:val="22"/>
        </w:rPr>
        <w:t xml:space="preserve"> –</w:t>
      </w:r>
      <w:r w:rsidR="008B1E2C" w:rsidRPr="009510B3">
        <w:rPr>
          <w:rFonts w:ascii="Arial Narrow" w:hAnsi="Arial Narrow"/>
          <w:bCs/>
          <w:i/>
          <w:color w:val="1F4E79" w:themeColor="accent1" w:themeShade="80"/>
          <w:sz w:val="22"/>
          <w:szCs w:val="22"/>
        </w:rPr>
        <w:t xml:space="preserve"> </w:t>
      </w:r>
      <w:r w:rsidR="00BD4F83" w:rsidRPr="009510B3">
        <w:rPr>
          <w:rFonts w:ascii="Arial Narrow" w:hAnsi="Arial Narrow"/>
          <w:bCs/>
          <w:i/>
          <w:color w:val="1F4E79" w:themeColor="accent1" w:themeShade="80"/>
          <w:sz w:val="22"/>
          <w:szCs w:val="22"/>
        </w:rPr>
        <w:t>Digitalizarea universităților și pregătirea acestora pentru profesiile digitale ale viitorului</w:t>
      </w:r>
      <w:r w:rsidR="00B30576" w:rsidRPr="009510B3">
        <w:rPr>
          <w:rFonts w:ascii="Arial Narrow" w:hAnsi="Arial Narrow"/>
          <w:bCs/>
          <w:i/>
          <w:color w:val="1F4E79" w:themeColor="accent1" w:themeShade="80"/>
          <w:sz w:val="22"/>
          <w:szCs w:val="22"/>
        </w:rPr>
        <w:t xml:space="preserve"> </w:t>
      </w:r>
      <w:r w:rsidR="008B1E2C" w:rsidRPr="009510B3">
        <w:rPr>
          <w:rFonts w:ascii="Arial Narrow" w:hAnsi="Arial Narrow"/>
          <w:bCs/>
          <w:i/>
          <w:color w:val="1F4E79" w:themeColor="accent1" w:themeShade="80"/>
          <w:sz w:val="22"/>
          <w:szCs w:val="22"/>
        </w:rPr>
        <w:t>-</w:t>
      </w:r>
      <w:r w:rsidR="00FB4BF3" w:rsidRPr="009510B3">
        <w:rPr>
          <w:rFonts w:ascii="Arial Narrow" w:hAnsi="Arial Narrow"/>
          <w:bCs/>
          <w:i/>
          <w:color w:val="1F4E79" w:themeColor="accent1" w:themeShade="80"/>
          <w:sz w:val="22"/>
          <w:szCs w:val="22"/>
        </w:rPr>
        <w:t xml:space="preserve"> din cadrul </w:t>
      </w:r>
      <w:r w:rsidR="000619CD" w:rsidRPr="009510B3">
        <w:rPr>
          <w:rFonts w:ascii="Arial Narrow" w:hAnsi="Arial Narrow"/>
          <w:bCs/>
          <w:i/>
          <w:color w:val="1F4E79" w:themeColor="accent1" w:themeShade="80"/>
          <w:sz w:val="22"/>
          <w:szCs w:val="22"/>
        </w:rPr>
        <w:t>Planul</w:t>
      </w:r>
      <w:r w:rsidR="00FB4BF3" w:rsidRPr="009510B3">
        <w:rPr>
          <w:rFonts w:ascii="Arial Narrow" w:hAnsi="Arial Narrow"/>
          <w:bCs/>
          <w:i/>
          <w:color w:val="1F4E79" w:themeColor="accent1" w:themeShade="80"/>
          <w:sz w:val="22"/>
          <w:szCs w:val="22"/>
        </w:rPr>
        <w:t>ui</w:t>
      </w:r>
      <w:r w:rsidR="000619CD" w:rsidRPr="009510B3">
        <w:rPr>
          <w:rFonts w:ascii="Arial Narrow" w:hAnsi="Arial Narrow"/>
          <w:bCs/>
          <w:i/>
          <w:color w:val="1F4E79" w:themeColor="accent1" w:themeShade="80"/>
          <w:sz w:val="22"/>
          <w:szCs w:val="22"/>
        </w:rPr>
        <w:t xml:space="preserve"> Național de Redresare și Reziliență</w:t>
      </w:r>
      <w:r w:rsidR="008B1E2C" w:rsidRPr="009510B3">
        <w:rPr>
          <w:rFonts w:ascii="Arial Narrow" w:hAnsi="Arial Narrow"/>
          <w:bCs/>
          <w:i/>
          <w:color w:val="1F4E79" w:themeColor="accent1" w:themeShade="80"/>
          <w:sz w:val="22"/>
          <w:szCs w:val="22"/>
        </w:rPr>
        <w:t>- Componenta C</w:t>
      </w:r>
      <w:r w:rsidR="00BD4F83" w:rsidRPr="009510B3">
        <w:rPr>
          <w:rFonts w:ascii="Arial Narrow" w:hAnsi="Arial Narrow"/>
          <w:bCs/>
          <w:i/>
          <w:color w:val="1F4E79" w:themeColor="accent1" w:themeShade="80"/>
          <w:sz w:val="22"/>
          <w:szCs w:val="22"/>
        </w:rPr>
        <w:t>15</w:t>
      </w:r>
      <w:r w:rsidR="00B30576" w:rsidRPr="009510B3">
        <w:rPr>
          <w:rFonts w:ascii="Arial Narrow" w:hAnsi="Arial Narrow"/>
          <w:bCs/>
          <w:i/>
          <w:color w:val="1F4E79" w:themeColor="accent1" w:themeShade="80"/>
          <w:sz w:val="22"/>
          <w:szCs w:val="22"/>
        </w:rPr>
        <w:t xml:space="preserve">. </w:t>
      </w:r>
      <w:r w:rsidR="00BD4F83" w:rsidRPr="009510B3">
        <w:rPr>
          <w:rFonts w:ascii="Arial Narrow" w:hAnsi="Arial Narrow"/>
          <w:bCs/>
          <w:i/>
          <w:color w:val="1F4E79" w:themeColor="accent1" w:themeShade="80"/>
          <w:sz w:val="22"/>
          <w:szCs w:val="22"/>
        </w:rPr>
        <w:t>Educație</w:t>
      </w:r>
      <w:r w:rsidR="00B30576" w:rsidRPr="009510B3">
        <w:rPr>
          <w:rFonts w:ascii="Arial Narrow" w:hAnsi="Arial Narrow"/>
          <w:bCs/>
          <w:i/>
          <w:color w:val="1F4E79" w:themeColor="accent1" w:themeShade="80"/>
          <w:sz w:val="22"/>
          <w:szCs w:val="22"/>
        </w:rPr>
        <w:t xml:space="preserve">: </w:t>
      </w:r>
    </w:p>
    <w:p w14:paraId="17D66ED8" w14:textId="6C9C3491" w:rsidR="000619CD" w:rsidRPr="009510B3" w:rsidRDefault="00B30576" w:rsidP="00281B3D">
      <w:pPr>
        <w:autoSpaceDE w:val="0"/>
        <w:autoSpaceDN w:val="0"/>
        <w:adjustRightInd w:val="0"/>
        <w:jc w:val="both"/>
        <w:rPr>
          <w:rFonts w:ascii="Arial Narrow" w:hAnsi="Arial Narrow"/>
          <w:bCs/>
          <w:i/>
          <w:iCs/>
          <w:color w:val="1F4E79" w:themeColor="accent1" w:themeShade="80"/>
          <w:sz w:val="22"/>
          <w:szCs w:val="22"/>
        </w:rPr>
      </w:pPr>
      <w:r w:rsidRPr="009510B3">
        <w:rPr>
          <w:rFonts w:ascii="Arial Narrow" w:hAnsi="Arial Narrow"/>
          <w:bCs/>
          <w:color w:val="1F4E79" w:themeColor="accent1" w:themeShade="80"/>
          <w:sz w:val="22"/>
          <w:szCs w:val="22"/>
        </w:rPr>
        <w:t xml:space="preserve">                      </w:t>
      </w:r>
    </w:p>
    <w:p w14:paraId="2B252307" w14:textId="01A195A1" w:rsidR="00977A40" w:rsidRPr="009510B3" w:rsidRDefault="004A4A7F" w:rsidP="00977A40">
      <w:pPr>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w:t>
      </w:r>
      <w:r w:rsidRPr="009510B3">
        <w:rPr>
          <w:rFonts w:ascii="Arial Narrow" w:hAnsi="Arial Narrow"/>
          <w:bCs/>
          <w:i/>
          <w:color w:val="1F4E79" w:themeColor="accent1" w:themeShade="80"/>
          <w:sz w:val="22"/>
          <w:szCs w:val="22"/>
        </w:rPr>
        <w:t>Această declarație se completează de către reprezentanții legali ai solicitantului)</w:t>
      </w:r>
    </w:p>
    <w:p w14:paraId="78DFC218" w14:textId="77777777" w:rsidR="00D014F8" w:rsidRPr="009510B3" w:rsidRDefault="00D014F8" w:rsidP="00227EFE">
      <w:pPr>
        <w:ind w:left="426"/>
        <w:jc w:val="center"/>
        <w:rPr>
          <w:rFonts w:ascii="Arial Narrow" w:hAnsi="Arial Narrow"/>
          <w:bCs/>
          <w:color w:val="1F4E79" w:themeColor="accent1" w:themeShade="80"/>
          <w:sz w:val="22"/>
          <w:szCs w:val="22"/>
        </w:rPr>
      </w:pPr>
    </w:p>
    <w:p w14:paraId="47F36B84" w14:textId="609E11FE" w:rsidR="00227EFE" w:rsidRPr="009510B3" w:rsidRDefault="00227EFE" w:rsidP="00227EFE">
      <w:pPr>
        <w:ind w:left="426"/>
        <w:jc w:val="center"/>
        <w:rPr>
          <w:rFonts w:ascii="Arial Narrow" w:hAnsi="Arial Narrow"/>
          <w:bCs/>
          <w:noProof w:val="0"/>
          <w:color w:val="1F4E79" w:themeColor="accent1" w:themeShade="80"/>
          <w:sz w:val="22"/>
          <w:szCs w:val="22"/>
        </w:rPr>
      </w:pPr>
      <w:r w:rsidRPr="009510B3">
        <w:rPr>
          <w:rFonts w:ascii="Arial Narrow" w:hAnsi="Arial Narrow"/>
          <w:bCs/>
          <w:color w:val="1F4E79" w:themeColor="accent1" w:themeShade="80"/>
          <w:sz w:val="22"/>
          <w:szCs w:val="22"/>
        </w:rPr>
        <w:t>CONSIMŢĂMÂNT</w:t>
      </w:r>
    </w:p>
    <w:p w14:paraId="607087FC" w14:textId="77777777" w:rsidR="00227EFE" w:rsidRPr="009510B3" w:rsidRDefault="00227EFE" w:rsidP="00227EFE">
      <w:pPr>
        <w:ind w:left="426"/>
        <w:jc w:val="center"/>
        <w:rPr>
          <w:rFonts w:ascii="Arial Narrow" w:hAnsi="Arial Narrow"/>
          <w:bCs/>
          <w:color w:val="1F4E79" w:themeColor="accent1" w:themeShade="80"/>
          <w:sz w:val="22"/>
          <w:szCs w:val="22"/>
        </w:rPr>
      </w:pPr>
    </w:p>
    <w:p w14:paraId="232FE4DB" w14:textId="1550749A" w:rsidR="00227EFE" w:rsidRPr="009510B3" w:rsidRDefault="00227EFE" w:rsidP="00234E04">
      <w:pPr>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Subsemnatul / Subsemnata ………………………………………………CNP……………………, posesor/posesoare a CI seria………………….…………..nr ………………………., domiciliat / ă în .....……………………………………………………………………………………………………</w:t>
      </w:r>
      <w:r w:rsidR="000656F0"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e-mail………………………………………</w:t>
      </w:r>
      <w:r w:rsidR="000656F0"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w:t>
      </w:r>
      <w:r w:rsidR="000656F0" w:rsidRPr="009510B3">
        <w:rPr>
          <w:rFonts w:ascii="Arial Narrow" w:hAnsi="Arial Narrow"/>
          <w:bCs/>
          <w:color w:val="1F4E79" w:themeColor="accent1" w:themeShade="80"/>
          <w:sz w:val="22"/>
          <w:szCs w:val="22"/>
        </w:rPr>
        <w:t xml:space="preserve"> </w:t>
      </w:r>
      <w:r w:rsidRPr="009510B3">
        <w:rPr>
          <w:rFonts w:ascii="Arial Narrow" w:hAnsi="Arial Narrow"/>
          <w:bCs/>
          <w:color w:val="1F4E79" w:themeColor="accent1" w:themeShade="80"/>
          <w:sz w:val="22"/>
          <w:szCs w:val="22"/>
        </w:rPr>
        <w:t xml:space="preserve">telefon </w:t>
      </w:r>
      <w:r w:rsidR="000656F0"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w:t>
      </w:r>
      <w:r w:rsidR="000656F0"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 în calitate de</w:t>
      </w:r>
      <w:r w:rsidR="00134004" w:rsidRPr="009510B3">
        <w:rPr>
          <w:rFonts w:ascii="Arial Narrow" w:hAnsi="Arial Narrow"/>
          <w:bCs/>
          <w:color w:val="1F4E79" w:themeColor="accent1" w:themeShade="80"/>
          <w:sz w:val="22"/>
          <w:szCs w:val="22"/>
        </w:rPr>
        <w:t xml:space="preserve"> reprezentant legal </w:t>
      </w:r>
      <w:r w:rsidR="00B43E41" w:rsidRPr="009510B3">
        <w:rPr>
          <w:rFonts w:ascii="Arial Narrow" w:hAnsi="Arial Narrow"/>
          <w:bCs/>
          <w:color w:val="1F4E79" w:themeColor="accent1" w:themeShade="80"/>
          <w:sz w:val="22"/>
          <w:szCs w:val="22"/>
        </w:rPr>
        <w:t xml:space="preserve">al </w:t>
      </w:r>
      <w:r w:rsidRPr="009510B3">
        <w:rPr>
          <w:rFonts w:ascii="Arial Narrow" w:hAnsi="Arial Narrow"/>
          <w:bCs/>
          <w:i/>
          <w:color w:val="1F4E79" w:themeColor="accent1" w:themeShade="80"/>
          <w:sz w:val="22"/>
          <w:szCs w:val="22"/>
        </w:rPr>
        <w:t>(se vor completa denumirea, CUI/CIF și  adresa sediului social al solicitantului)</w:t>
      </w:r>
    </w:p>
    <w:p w14:paraId="22BBFADC" w14:textId="5D95446C" w:rsidR="00D851E1" w:rsidRPr="009510B3" w:rsidRDefault="00D851E1" w:rsidP="005E10A6">
      <w:pPr>
        <w:autoSpaceDE w:val="0"/>
        <w:autoSpaceDN w:val="0"/>
        <w:adjustRightInd w:val="0"/>
        <w:jc w:val="center"/>
        <w:rPr>
          <w:rFonts w:ascii="Arial Narrow" w:hAnsi="Arial Narrow"/>
          <w:bCs/>
          <w:color w:val="1F4E79" w:themeColor="accent1" w:themeShade="80"/>
          <w:sz w:val="22"/>
          <w:szCs w:val="22"/>
        </w:rPr>
      </w:pPr>
    </w:p>
    <w:p w14:paraId="20197701" w14:textId="51643672" w:rsidR="000619CD" w:rsidRPr="009510B3" w:rsidRDefault="000619CD" w:rsidP="00281B3D">
      <w:pPr>
        <w:pStyle w:val="CommentText"/>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 xml:space="preserve">Declar prin prezenta că sunt de acord ca Ministerul </w:t>
      </w:r>
      <w:r w:rsidR="00977A40" w:rsidRPr="009510B3">
        <w:rPr>
          <w:rFonts w:ascii="Arial Narrow" w:hAnsi="Arial Narrow"/>
          <w:bCs/>
          <w:color w:val="1F4E79" w:themeColor="accent1" w:themeShade="80"/>
          <w:sz w:val="22"/>
          <w:szCs w:val="22"/>
        </w:rPr>
        <w:t>Educației</w:t>
      </w:r>
      <w:r w:rsidRPr="009510B3">
        <w:rPr>
          <w:rFonts w:ascii="Arial Narrow" w:hAnsi="Arial Narrow"/>
          <w:bCs/>
          <w:color w:val="1F4E79" w:themeColor="accent1" w:themeShade="80"/>
          <w:sz w:val="22"/>
          <w:szCs w:val="22"/>
        </w:rPr>
        <w:t xml:space="preserve"> să fie autorizat, prin compartimentele de specialitate</w:t>
      </w:r>
      <w:r w:rsidR="00566204" w:rsidRPr="009510B3">
        <w:rPr>
          <w:rFonts w:ascii="Arial Narrow" w:hAnsi="Arial Narrow"/>
          <w:bCs/>
          <w:color w:val="1F4E79" w:themeColor="accent1" w:themeShade="80"/>
          <w:sz w:val="22"/>
          <w:szCs w:val="22"/>
        </w:rPr>
        <w:t xml:space="preserve"> responsabile cu evaluarea, selecția și contractarea</w:t>
      </w:r>
      <w:r w:rsidR="005E10A6" w:rsidRPr="009510B3">
        <w:rPr>
          <w:rFonts w:ascii="Arial Narrow" w:hAnsi="Arial Narrow"/>
          <w:bCs/>
          <w:color w:val="1F4E79" w:themeColor="accent1" w:themeShade="80"/>
          <w:sz w:val="22"/>
          <w:szCs w:val="22"/>
        </w:rPr>
        <w:t xml:space="preserve"> ofertei </w:t>
      </w:r>
      <w:r w:rsidR="005E10A6" w:rsidRPr="009510B3">
        <w:rPr>
          <w:rFonts w:ascii="Arial Narrow" w:hAnsi="Arial Narrow"/>
          <w:bCs/>
          <w:i/>
          <w:iCs/>
          <w:color w:val="1F4E79" w:themeColor="accent1" w:themeShade="80"/>
          <w:sz w:val="22"/>
          <w:szCs w:val="22"/>
        </w:rPr>
        <w:t>cu titlul</w:t>
      </w:r>
      <w:r w:rsidR="005E10A6" w:rsidRPr="009510B3">
        <w:rPr>
          <w:rFonts w:ascii="Arial Narrow" w:hAnsi="Arial Narrow"/>
          <w:bCs/>
          <w:color w:val="1F4E79" w:themeColor="accent1" w:themeShade="80"/>
          <w:sz w:val="22"/>
          <w:szCs w:val="22"/>
        </w:rPr>
        <w:t>.........................................</w:t>
      </w:r>
      <w:r w:rsidR="00FB4BF3"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 xml:space="preserve"> să proceseze datele mele personale/ale instituției pe care o reprezint, în cadrul activității de evaluare, selecție</w:t>
      </w:r>
      <w:r w:rsidR="005F34A7" w:rsidRPr="009510B3">
        <w:rPr>
          <w:rFonts w:ascii="Arial Narrow" w:hAnsi="Arial Narrow"/>
          <w:bCs/>
          <w:color w:val="1F4E79" w:themeColor="accent1" w:themeShade="80"/>
          <w:sz w:val="22"/>
          <w:szCs w:val="22"/>
        </w:rPr>
        <w:t xml:space="preserve"> </w:t>
      </w:r>
      <w:r w:rsidR="005E10A6" w:rsidRPr="009510B3">
        <w:rPr>
          <w:rFonts w:ascii="Arial Narrow" w:hAnsi="Arial Narrow"/>
          <w:bCs/>
          <w:color w:val="1F4E79" w:themeColor="accent1" w:themeShade="80"/>
          <w:sz w:val="22"/>
          <w:szCs w:val="22"/>
        </w:rPr>
        <w:t>și contractare,</w:t>
      </w:r>
      <w:r w:rsidRPr="009510B3">
        <w:rPr>
          <w:rFonts w:ascii="Arial Narrow" w:hAnsi="Arial Narrow"/>
          <w:bCs/>
          <w:color w:val="1F4E79" w:themeColor="accent1" w:themeShade="80"/>
          <w:sz w:val="22"/>
          <w:szCs w:val="22"/>
        </w:rPr>
        <w:t xml:space="preserve"> </w:t>
      </w:r>
      <w:r w:rsidR="005E10A6" w:rsidRPr="009510B3">
        <w:rPr>
          <w:rFonts w:ascii="Arial Narrow" w:hAnsi="Arial Narrow"/>
          <w:bCs/>
          <w:color w:val="1F4E79" w:themeColor="accent1" w:themeShade="80"/>
          <w:sz w:val="22"/>
          <w:szCs w:val="22"/>
        </w:rPr>
        <w:t>î</w:t>
      </w:r>
      <w:r w:rsidRPr="009510B3">
        <w:rPr>
          <w:rFonts w:ascii="Arial Narrow" w:hAnsi="Arial Narrow"/>
          <w:bCs/>
          <w:color w:val="1F4E79" w:themeColor="accent1" w:themeShade="80"/>
          <w:sz w:val="22"/>
          <w:szCs w:val="22"/>
        </w:rPr>
        <w:t xml:space="preserve">n baza Regulamentului </w:t>
      </w:r>
      <w:r w:rsidR="005F34A7"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UE</w:t>
      </w:r>
      <w:r w:rsidR="005F34A7" w:rsidRPr="009510B3">
        <w:rPr>
          <w:rFonts w:ascii="Arial Narrow" w:hAnsi="Arial Narrow"/>
          <w:bCs/>
          <w:color w:val="1F4E79" w:themeColor="accent1" w:themeShade="80"/>
          <w:sz w:val="22"/>
          <w:szCs w:val="22"/>
        </w:rPr>
        <w:t>)</w:t>
      </w:r>
      <w:r w:rsidR="00DC327B" w:rsidRPr="009510B3">
        <w:rPr>
          <w:rFonts w:ascii="Arial Narrow" w:hAnsi="Arial Narrow"/>
          <w:bCs/>
          <w:color w:val="1F4E79" w:themeColor="accent1" w:themeShade="80"/>
          <w:sz w:val="22"/>
          <w:szCs w:val="22"/>
        </w:rPr>
        <w:t xml:space="preserve"> </w:t>
      </w:r>
      <w:r w:rsidR="005F34A7" w:rsidRPr="009510B3">
        <w:rPr>
          <w:rFonts w:ascii="Arial Narrow" w:hAnsi="Arial Narrow"/>
          <w:bCs/>
          <w:color w:val="1F4E79" w:themeColor="accent1" w:themeShade="80"/>
          <w:sz w:val="22"/>
          <w:szCs w:val="22"/>
        </w:rPr>
        <w:t xml:space="preserve">nr. </w:t>
      </w:r>
      <w:r w:rsidRPr="009510B3">
        <w:rPr>
          <w:rFonts w:ascii="Arial Narrow" w:hAnsi="Arial Narrow"/>
          <w:bCs/>
          <w:color w:val="1F4E79" w:themeColor="accent1" w:themeShade="80"/>
          <w:sz w:val="22"/>
          <w:szCs w:val="22"/>
        </w:rPr>
        <w:t xml:space="preserve"> 679/2016 </w:t>
      </w:r>
      <w:r w:rsidRPr="009510B3">
        <w:rPr>
          <w:rFonts w:ascii="Arial Narrow" w:hAnsi="Arial Narrow"/>
          <w:bCs/>
          <w:i/>
          <w:iCs/>
          <w:color w:val="1F4E79" w:themeColor="accent1" w:themeShade="80"/>
          <w:sz w:val="22"/>
          <w:szCs w:val="22"/>
        </w:rPr>
        <w:t>privind protecția persoanelor fizice în ceea ce privește prelucrarea datelor cu caracter personal și privind libera circulație a acestor date și de abrogare a Directivei 95/46/CE</w:t>
      </w:r>
      <w:r w:rsidRPr="009510B3">
        <w:rPr>
          <w:rFonts w:ascii="Arial Narrow" w:hAnsi="Arial Narrow"/>
          <w:bCs/>
          <w:color w:val="1F4E79" w:themeColor="accent1" w:themeShade="80"/>
          <w:sz w:val="22"/>
          <w:szCs w:val="22"/>
        </w:rPr>
        <w:t xml:space="preserve"> (Regulamentul general privind protecția datelor), precum și prelucrarea, stocarea/arhivarea datelor conform normelor legale incidente. </w:t>
      </w:r>
    </w:p>
    <w:p w14:paraId="4872B46A" w14:textId="08AEA173" w:rsidR="00617570" w:rsidRPr="009510B3" w:rsidRDefault="00617570" w:rsidP="00281B3D">
      <w:pPr>
        <w:pStyle w:val="CommentText"/>
        <w:jc w:val="both"/>
        <w:rPr>
          <w:rFonts w:ascii="Arial Narrow" w:hAnsi="Arial Narrow"/>
          <w:bCs/>
          <w:color w:val="1F4E79" w:themeColor="accent1" w:themeShade="80"/>
          <w:sz w:val="22"/>
          <w:szCs w:val="22"/>
        </w:rPr>
      </w:pPr>
    </w:p>
    <w:p w14:paraId="25007E93" w14:textId="798F4655" w:rsidR="000619CD" w:rsidRPr="009510B3" w:rsidRDefault="000619CD" w:rsidP="00281B3D">
      <w:pPr>
        <w:pStyle w:val="CommentText"/>
        <w:jc w:val="both"/>
        <w:rPr>
          <w:rFonts w:ascii="Arial Narrow" w:hAnsi="Arial Narrow"/>
          <w:bCs/>
          <w:i/>
          <w:iCs/>
          <w:color w:val="1F4E79" w:themeColor="accent1" w:themeShade="80"/>
          <w:sz w:val="22"/>
          <w:szCs w:val="22"/>
        </w:rPr>
      </w:pPr>
      <w:r w:rsidRPr="009510B3">
        <w:rPr>
          <w:rFonts w:ascii="Arial Narrow" w:hAnsi="Arial Narrow"/>
          <w:bCs/>
          <w:color w:val="1F4E79" w:themeColor="accent1" w:themeShade="80"/>
          <w:sz w:val="22"/>
          <w:szCs w:val="22"/>
        </w:rPr>
        <w:t xml:space="preserve">De asemenea, </w:t>
      </w:r>
      <w:r w:rsidR="00FB4BF3" w:rsidRPr="009510B3">
        <w:rPr>
          <w:rFonts w:ascii="Arial Narrow" w:hAnsi="Arial Narrow"/>
          <w:bCs/>
          <w:color w:val="1F4E79" w:themeColor="accent1" w:themeShade="80"/>
          <w:sz w:val="22"/>
          <w:szCs w:val="22"/>
        </w:rPr>
        <w:t xml:space="preserve"> </w:t>
      </w:r>
      <w:r w:rsidRPr="009510B3">
        <w:rPr>
          <w:rFonts w:ascii="Arial Narrow" w:hAnsi="Arial Narrow"/>
          <w:bCs/>
          <w:color w:val="1F4E79" w:themeColor="accent1" w:themeShade="8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9510B3">
        <w:rPr>
          <w:rFonts w:ascii="Arial Narrow" w:hAnsi="Arial Narrow"/>
          <w:bCs/>
          <w:color w:val="1F4E79" w:themeColor="accent1" w:themeShade="80"/>
          <w:sz w:val="22"/>
          <w:szCs w:val="22"/>
        </w:rPr>
        <w:t xml:space="preserve">inisterului </w:t>
      </w:r>
      <w:r w:rsidR="00977A40" w:rsidRPr="009510B3">
        <w:rPr>
          <w:rFonts w:ascii="Arial Narrow" w:hAnsi="Arial Narrow"/>
          <w:bCs/>
          <w:color w:val="1F4E79" w:themeColor="accent1" w:themeShade="80"/>
          <w:sz w:val="22"/>
          <w:szCs w:val="22"/>
        </w:rPr>
        <w:t>Educației</w:t>
      </w:r>
      <w:r w:rsidRPr="009510B3">
        <w:rPr>
          <w:rFonts w:ascii="Arial Narrow" w:hAnsi="Arial Narrow"/>
          <w:bCs/>
          <w:color w:val="1F4E79" w:themeColor="accent1" w:themeShade="80"/>
          <w:sz w:val="22"/>
          <w:szCs w:val="22"/>
        </w:rPr>
        <w:t xml:space="preserve"> de a utiliza datele disponibile în baze de date externe în scopul identificării și calculării indicatorilor de risc</w:t>
      </w:r>
      <w:r w:rsidR="00FE1E8D" w:rsidRPr="009510B3">
        <w:rPr>
          <w:rFonts w:ascii="Arial Narrow" w:hAnsi="Arial Narrow"/>
          <w:bCs/>
          <w:color w:val="1F4E79" w:themeColor="accent1" w:themeShade="80"/>
          <w:sz w:val="22"/>
          <w:szCs w:val="22"/>
        </w:rPr>
        <w:t xml:space="preserve"> </w:t>
      </w:r>
      <w:r w:rsidRPr="009510B3">
        <w:rPr>
          <w:rFonts w:ascii="Arial Narrow" w:hAnsi="Arial Narrow"/>
          <w:bCs/>
          <w:color w:val="1F4E79" w:themeColor="accent1" w:themeShade="80"/>
          <w:sz w:val="22"/>
          <w:szCs w:val="22"/>
        </w:rPr>
        <w:t xml:space="preserve">în procesul de </w:t>
      </w:r>
      <w:r w:rsidR="00FB4BF3" w:rsidRPr="009510B3">
        <w:rPr>
          <w:rFonts w:ascii="Arial Narrow" w:hAnsi="Arial Narrow"/>
          <w:bCs/>
          <w:color w:val="1F4E79" w:themeColor="accent1" w:themeShade="80"/>
          <w:sz w:val="22"/>
          <w:szCs w:val="22"/>
        </w:rPr>
        <w:t xml:space="preserve">evaluare și selecție </w:t>
      </w:r>
      <w:r w:rsidRPr="009510B3">
        <w:rPr>
          <w:rFonts w:ascii="Arial Narrow" w:hAnsi="Arial Narrow"/>
          <w:bCs/>
          <w:color w:val="1F4E79" w:themeColor="accent1" w:themeShade="80"/>
          <w:sz w:val="22"/>
          <w:szCs w:val="22"/>
        </w:rPr>
        <w:t xml:space="preserve">a </w:t>
      </w:r>
      <w:r w:rsidR="00FB4BF3" w:rsidRPr="009510B3">
        <w:rPr>
          <w:rFonts w:ascii="Arial Narrow" w:hAnsi="Arial Narrow"/>
          <w:bCs/>
          <w:color w:val="1F4E79" w:themeColor="accent1" w:themeShade="80"/>
          <w:sz w:val="22"/>
          <w:szCs w:val="22"/>
        </w:rPr>
        <w:t>ofertei</w:t>
      </w:r>
      <w:r w:rsidRPr="009510B3">
        <w:rPr>
          <w:rFonts w:ascii="Arial Narrow" w:hAnsi="Arial Narrow"/>
          <w:bCs/>
          <w:color w:val="1F4E79" w:themeColor="accent1" w:themeShade="80"/>
          <w:sz w:val="22"/>
          <w:szCs w:val="22"/>
        </w:rPr>
        <w:t xml:space="preserve"> </w:t>
      </w:r>
      <w:r w:rsidRPr="009510B3">
        <w:rPr>
          <w:rFonts w:ascii="Arial Narrow" w:hAnsi="Arial Narrow"/>
          <w:bCs/>
          <w:i/>
          <w:iCs/>
          <w:color w:val="1F4E79" w:themeColor="accent1" w:themeShade="80"/>
          <w:sz w:val="22"/>
          <w:szCs w:val="22"/>
        </w:rPr>
        <w:t>cu titlul ……</w:t>
      </w:r>
      <w:r w:rsidR="002E5682" w:rsidRPr="009510B3">
        <w:rPr>
          <w:rFonts w:ascii="Arial Narrow" w:hAnsi="Arial Narrow"/>
          <w:bCs/>
          <w:i/>
          <w:iCs/>
          <w:color w:val="1F4E79" w:themeColor="accent1" w:themeShade="80"/>
          <w:sz w:val="22"/>
          <w:szCs w:val="22"/>
        </w:rPr>
        <w:t>.....</w:t>
      </w:r>
      <w:r w:rsidRPr="009510B3">
        <w:rPr>
          <w:rFonts w:ascii="Arial Narrow" w:hAnsi="Arial Narrow"/>
          <w:bCs/>
          <w:i/>
          <w:iCs/>
          <w:color w:val="1F4E79" w:themeColor="accent1" w:themeShade="80"/>
          <w:sz w:val="22"/>
          <w:szCs w:val="22"/>
        </w:rPr>
        <w:t>…………..</w:t>
      </w:r>
      <w:r w:rsidR="00FE1E8D" w:rsidRPr="009510B3">
        <w:rPr>
          <w:rFonts w:ascii="Arial Narrow" w:hAnsi="Arial Narrow"/>
          <w:bCs/>
          <w:i/>
          <w:iCs/>
          <w:color w:val="1F4E79" w:themeColor="accent1" w:themeShade="80"/>
          <w:sz w:val="22"/>
          <w:szCs w:val="22"/>
        </w:rPr>
        <w:t>............</w:t>
      </w:r>
      <w:r w:rsidRPr="009510B3">
        <w:rPr>
          <w:rFonts w:ascii="Arial Narrow" w:hAnsi="Arial Narrow"/>
          <w:bCs/>
          <w:i/>
          <w:iCs/>
          <w:color w:val="1F4E79" w:themeColor="accent1" w:themeShade="80"/>
          <w:sz w:val="22"/>
          <w:szCs w:val="22"/>
        </w:rPr>
        <w:t xml:space="preserve"> </w:t>
      </w:r>
    </w:p>
    <w:p w14:paraId="0F4BF5D0" w14:textId="77ABB62A" w:rsidR="000619CD" w:rsidRPr="009510B3" w:rsidRDefault="000619CD" w:rsidP="00281B3D">
      <w:pPr>
        <w:pStyle w:val="CommentText"/>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 xml:space="preserve">Declar că am luat cunoștință de drepturile mele conferite de Regulamentul </w:t>
      </w:r>
      <w:r w:rsidR="00DC327B" w:rsidRPr="009510B3">
        <w:rPr>
          <w:rFonts w:ascii="Arial Narrow" w:hAnsi="Arial Narrow"/>
          <w:bCs/>
          <w:color w:val="1F4E79" w:themeColor="accent1" w:themeShade="80"/>
          <w:sz w:val="22"/>
          <w:szCs w:val="22"/>
        </w:rPr>
        <w:t>(UE) nr.  679/2016</w:t>
      </w:r>
      <w:r w:rsidRPr="009510B3">
        <w:rPr>
          <w:rFonts w:ascii="Arial Narrow" w:hAnsi="Arial Narrow"/>
          <w:bCs/>
          <w:color w:val="1F4E79" w:themeColor="accent1" w:themeShade="8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9510B3" w:rsidRDefault="00977A40" w:rsidP="00281B3D">
      <w:pPr>
        <w:pStyle w:val="CommentText"/>
        <w:jc w:val="both"/>
        <w:rPr>
          <w:rFonts w:ascii="Arial Narrow" w:hAnsi="Arial Narrow"/>
          <w:bCs/>
          <w:color w:val="1F4E79" w:themeColor="accent1" w:themeShade="80"/>
          <w:sz w:val="22"/>
          <w:szCs w:val="22"/>
        </w:rPr>
      </w:pPr>
    </w:p>
    <w:p w14:paraId="5F5788E6" w14:textId="31A4A0E5" w:rsidR="000619CD" w:rsidRPr="009510B3" w:rsidRDefault="000619CD" w:rsidP="00281B3D">
      <w:pPr>
        <w:pStyle w:val="CommentText"/>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Modalitatea prin care solicit să fiu contactat în scopul furnizării de informații este sistemul electronic și/sau adresa de email ……………</w:t>
      </w:r>
      <w:r w:rsidR="002E5682"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w:t>
      </w:r>
      <w:r w:rsidR="002E5682"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…..și/sau fax ………</w:t>
      </w:r>
      <w:r w:rsidR="002E5682" w:rsidRPr="009510B3">
        <w:rPr>
          <w:rFonts w:ascii="Arial Narrow" w:hAnsi="Arial Narrow"/>
          <w:bCs/>
          <w:color w:val="1F4E79" w:themeColor="accent1" w:themeShade="80"/>
          <w:sz w:val="22"/>
          <w:szCs w:val="22"/>
        </w:rPr>
        <w:t>...</w:t>
      </w:r>
      <w:r w:rsidRPr="009510B3">
        <w:rPr>
          <w:rFonts w:ascii="Arial Narrow" w:hAnsi="Arial Narrow"/>
          <w:bCs/>
          <w:color w:val="1F4E79" w:themeColor="accent1" w:themeShade="80"/>
          <w:sz w:val="22"/>
          <w:szCs w:val="22"/>
        </w:rPr>
        <w:t>………………….</w:t>
      </w:r>
    </w:p>
    <w:p w14:paraId="62568DE2" w14:textId="77777777" w:rsidR="00977A40" w:rsidRPr="009510B3" w:rsidRDefault="00977A40" w:rsidP="00281B3D">
      <w:pPr>
        <w:pStyle w:val="CommentText"/>
        <w:jc w:val="both"/>
        <w:rPr>
          <w:rFonts w:ascii="Arial Narrow" w:hAnsi="Arial Narrow"/>
          <w:bCs/>
          <w:color w:val="1F4E79" w:themeColor="accent1" w:themeShade="80"/>
          <w:sz w:val="22"/>
          <w:szCs w:val="22"/>
        </w:rPr>
      </w:pPr>
    </w:p>
    <w:p w14:paraId="4B7359AF" w14:textId="5EF46F16" w:rsidR="008E495F" w:rsidRPr="009510B3" w:rsidRDefault="008E495F" w:rsidP="00281B3D">
      <w:pPr>
        <w:pStyle w:val="CommentText"/>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9510B3" w:rsidRDefault="00B268D7" w:rsidP="00281B3D">
      <w:pPr>
        <w:pStyle w:val="ListParagraph"/>
        <w:rPr>
          <w:rFonts w:ascii="Arial Narrow" w:hAnsi="Arial Narrow"/>
          <w:bCs/>
          <w:color w:val="000000" w:themeColor="text1"/>
          <w:sz w:val="22"/>
          <w:szCs w:val="22"/>
        </w:rPr>
      </w:pPr>
    </w:p>
    <w:p w14:paraId="6C2BBBFE" w14:textId="734E8CA4" w:rsidR="006314C5" w:rsidRPr="009510B3" w:rsidRDefault="006314C5" w:rsidP="002E5682">
      <w:pPr>
        <w:widowControl w:val="0"/>
        <w:spacing w:line="360" w:lineRule="auto"/>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Reprezentant legal</w:t>
      </w:r>
    </w:p>
    <w:p w14:paraId="55EDD26B" w14:textId="3698F261" w:rsidR="002E5682" w:rsidRPr="009510B3" w:rsidRDefault="006314C5" w:rsidP="002E5682">
      <w:pPr>
        <w:widowControl w:val="0"/>
        <w:spacing w:line="360" w:lineRule="auto"/>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Nume și prenume ............................................................</w:t>
      </w:r>
    </w:p>
    <w:p w14:paraId="42C59DAF" w14:textId="1EBF3E92" w:rsidR="008E495F" w:rsidRPr="009510B3" w:rsidRDefault="006314C5" w:rsidP="002E5682">
      <w:pPr>
        <w:widowControl w:val="0"/>
        <w:spacing w:line="360" w:lineRule="auto"/>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Data ..................................................................</w:t>
      </w:r>
    </w:p>
    <w:p w14:paraId="24E18439" w14:textId="577AD80D" w:rsidR="00D851E1" w:rsidRPr="009510B3" w:rsidRDefault="006314C5" w:rsidP="002E5682">
      <w:pPr>
        <w:widowControl w:val="0"/>
        <w:autoSpaceDE w:val="0"/>
        <w:autoSpaceDN w:val="0"/>
        <w:adjustRightInd w:val="0"/>
        <w:spacing w:line="360" w:lineRule="auto"/>
        <w:jc w:val="both"/>
        <w:rPr>
          <w:rFonts w:ascii="Arial Narrow" w:hAnsi="Arial Narrow"/>
          <w:bCs/>
          <w:color w:val="1F4E79" w:themeColor="accent1" w:themeShade="80"/>
          <w:sz w:val="22"/>
          <w:szCs w:val="22"/>
        </w:rPr>
      </w:pPr>
      <w:r w:rsidRPr="009510B3">
        <w:rPr>
          <w:rFonts w:ascii="Arial Narrow" w:hAnsi="Arial Narrow"/>
          <w:bCs/>
          <w:color w:val="1F4E79" w:themeColor="accent1" w:themeShade="80"/>
          <w:sz w:val="22"/>
          <w:szCs w:val="22"/>
        </w:rPr>
        <w:t xml:space="preserve">Semnătura ............................................................................                                                       </w:t>
      </w:r>
    </w:p>
    <w:sectPr w:rsidR="00D851E1" w:rsidRPr="009510B3" w:rsidSect="001D4A65">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0174A" w14:textId="77777777" w:rsidR="00C9269B" w:rsidRDefault="00C9269B" w:rsidP="0056790C">
      <w:r>
        <w:separator/>
      </w:r>
    </w:p>
  </w:endnote>
  <w:endnote w:type="continuationSeparator" w:id="0">
    <w:p w14:paraId="13C22F80" w14:textId="77777777" w:rsidR="00C9269B" w:rsidRDefault="00C9269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3ECB" w14:textId="77777777" w:rsidR="00204F2D" w:rsidRDefault="00204F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5D21B" w14:textId="77777777" w:rsidR="00204F2D" w:rsidRDefault="00204F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EA04F" w14:textId="77777777" w:rsidR="00C9269B" w:rsidRDefault="00C9269B" w:rsidP="0056790C">
      <w:r>
        <w:separator/>
      </w:r>
    </w:p>
  </w:footnote>
  <w:footnote w:type="continuationSeparator" w:id="0">
    <w:p w14:paraId="1DB669FD" w14:textId="77777777" w:rsidR="00C9269B" w:rsidRDefault="00C9269B"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27DD" w14:textId="77777777" w:rsidR="00204F2D" w:rsidRDefault="00204F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A54C" w14:textId="39590269" w:rsidR="00204F2D" w:rsidRDefault="00204F2D">
    <w:pPr>
      <w:pStyle w:val="Header"/>
    </w:pPr>
    <w:r>
      <w:drawing>
        <wp:inline distT="0" distB="0" distL="0" distR="0" wp14:anchorId="26BE4CB0" wp14:editId="6D90CDE8">
          <wp:extent cx="5943600" cy="7004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40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4326" w14:textId="77777777" w:rsidR="00204F2D" w:rsidRDefault="00204F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763963685">
    <w:abstractNumId w:val="3"/>
  </w:num>
  <w:num w:numId="2" w16cid:durableId="1595431420">
    <w:abstractNumId w:val="13"/>
  </w:num>
  <w:num w:numId="3" w16cid:durableId="1362166608">
    <w:abstractNumId w:val="14"/>
  </w:num>
  <w:num w:numId="4" w16cid:durableId="237792335">
    <w:abstractNumId w:val="4"/>
  </w:num>
  <w:num w:numId="5" w16cid:durableId="1384139124">
    <w:abstractNumId w:val="6"/>
  </w:num>
  <w:num w:numId="6" w16cid:durableId="654261342">
    <w:abstractNumId w:val="10"/>
  </w:num>
  <w:num w:numId="7" w16cid:durableId="1767379908">
    <w:abstractNumId w:val="12"/>
  </w:num>
  <w:num w:numId="8" w16cid:durableId="576867139">
    <w:abstractNumId w:val="2"/>
  </w:num>
  <w:num w:numId="9" w16cid:durableId="1591548183">
    <w:abstractNumId w:val="7"/>
  </w:num>
  <w:num w:numId="10" w16cid:durableId="336661084">
    <w:abstractNumId w:val="8"/>
  </w:num>
  <w:num w:numId="11" w16cid:durableId="1320500597">
    <w:abstractNumId w:val="11"/>
  </w:num>
  <w:num w:numId="12" w16cid:durableId="2096169638">
    <w:abstractNumId w:val="5"/>
  </w:num>
  <w:num w:numId="13" w16cid:durableId="416052622">
    <w:abstractNumId w:val="9"/>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PC">
    <w15:presenceInfo w15:providerId="Windows Live" w15:userId="9fcb19ea5779f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C4CF6"/>
    <w:rsid w:val="001D0ABA"/>
    <w:rsid w:val="001D4A65"/>
    <w:rsid w:val="001F7DA4"/>
    <w:rsid w:val="0020199D"/>
    <w:rsid w:val="0020427B"/>
    <w:rsid w:val="0020478F"/>
    <w:rsid w:val="00204F2D"/>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11FC5"/>
    <w:rsid w:val="0061634B"/>
    <w:rsid w:val="00617570"/>
    <w:rsid w:val="00631498"/>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3706"/>
    <w:rsid w:val="009360DA"/>
    <w:rsid w:val="00936226"/>
    <w:rsid w:val="009510B3"/>
    <w:rsid w:val="00951D51"/>
    <w:rsid w:val="00961FC8"/>
    <w:rsid w:val="009732EB"/>
    <w:rsid w:val="00975FC8"/>
    <w:rsid w:val="00977A40"/>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1AD8"/>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9269B"/>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514</Words>
  <Characters>2931</Characters>
  <Application>Microsoft Office Word</Application>
  <DocSecurity>0</DocSecurity>
  <Lines>24</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Lenovo PC</cp:lastModifiedBy>
  <cp:revision>19</cp:revision>
  <cp:lastPrinted>2019-01-03T08:22:00Z</cp:lastPrinted>
  <dcterms:created xsi:type="dcterms:W3CDTF">2022-03-15T14:16:00Z</dcterms:created>
  <dcterms:modified xsi:type="dcterms:W3CDTF">2023-01-05T10:06:00Z</dcterms:modified>
</cp:coreProperties>
</file>